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53C2" w14:textId="22B000A7" w:rsidR="00570168" w:rsidRPr="00BF059B" w:rsidRDefault="00145E1C" w:rsidP="004561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</w:p>
    <w:p w14:paraId="6A3F6CD7" w14:textId="77589B46" w:rsidR="00E5641D" w:rsidRDefault="00E5641D"/>
    <w:p w14:paraId="16E2D889" w14:textId="42E1CEAF" w:rsidR="00E5641D" w:rsidRDefault="00E5641D"/>
    <w:tbl>
      <w:tblPr>
        <w:tblW w:w="42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7940"/>
        <w:gridCol w:w="2039"/>
      </w:tblGrid>
      <w:tr w:rsidR="00E5641D" w:rsidRPr="00BF059B" w14:paraId="75B5DBA0" w14:textId="77777777" w:rsidTr="00E5641D">
        <w:trPr>
          <w:trHeight w:val="551"/>
        </w:trPr>
        <w:tc>
          <w:tcPr>
            <w:tcW w:w="2245" w:type="pct"/>
            <w:shd w:val="clear" w:color="auto" w:fill="FFFFFF"/>
          </w:tcPr>
          <w:p w14:paraId="72B8A863" w14:textId="77777777" w:rsidR="00E5641D" w:rsidRPr="00BF059B" w:rsidRDefault="00E5641D" w:rsidP="00E5641D">
            <w:pPr>
              <w:pStyle w:val="FarbigeListe-Akzent11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Kompetenzerwartungen und </w:t>
            </w:r>
          </w:p>
          <w:p w14:paraId="36312171" w14:textId="3120E55D" w:rsidR="00E5641D" w:rsidRPr="00E5641D" w:rsidRDefault="00E5641D" w:rsidP="00E5641D">
            <w:pPr>
              <w:pStyle w:val="Listenabsatz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5641D">
              <w:rPr>
                <w:rFonts w:ascii="Arial" w:hAnsi="Arial" w:cs="Arial"/>
                <w:b/>
                <w:sz w:val="20"/>
                <w:szCs w:val="20"/>
              </w:rPr>
              <w:t>Entwicklungschancen</w:t>
            </w:r>
          </w:p>
        </w:tc>
        <w:tc>
          <w:tcPr>
            <w:tcW w:w="2192" w:type="pct"/>
            <w:shd w:val="clear" w:color="auto" w:fill="FFFFFF"/>
          </w:tcPr>
          <w:p w14:paraId="560BDCF4" w14:textId="77777777" w:rsidR="00E5641D" w:rsidRDefault="00E5641D" w:rsidP="00E564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Differenzierte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Aufgaben bzw. </w:t>
            </w:r>
            <w:r w:rsidRPr="00BF059B">
              <w:rPr>
                <w:rFonts w:ascii="Arial" w:hAnsi="Arial" w:cs="Arial"/>
                <w:b/>
                <w:sz w:val="20"/>
                <w:szCs w:val="20"/>
              </w:rPr>
              <w:t>Übungen</w:t>
            </w:r>
          </w:p>
          <w:p w14:paraId="15DCCD9C" w14:textId="77777777" w:rsidR="00E5641D" w:rsidRDefault="00E5641D" w:rsidP="00E564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FFFFFF"/>
          </w:tcPr>
          <w:p w14:paraId="52C8A02E" w14:textId="77777777" w:rsidR="00E5641D" w:rsidRPr="00DC5CBF" w:rsidRDefault="00E5641D" w:rsidP="00E564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3187" w:rsidRPr="00BF059B" w14:paraId="0D46610A" w14:textId="77777777" w:rsidTr="00F83187">
        <w:trPr>
          <w:trHeight w:val="2649"/>
        </w:trPr>
        <w:tc>
          <w:tcPr>
            <w:tcW w:w="2245" w:type="pct"/>
            <w:shd w:val="clear" w:color="auto" w:fill="FFFFFF"/>
          </w:tcPr>
          <w:p w14:paraId="0B4B41B8" w14:textId="30F089CA" w:rsidR="00F83187" w:rsidRDefault="00F83187" w:rsidP="00550A8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Schwerpunkte</w:t>
            </w:r>
          </w:p>
          <w:p w14:paraId="4EF0A4FD" w14:textId="77777777" w:rsidR="00F83187" w:rsidRDefault="00F83187" w:rsidP="00A829BA">
            <w:pPr>
              <w:pStyle w:val="Listenabsatz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91CE3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  <w:p w14:paraId="798533A3" w14:textId="77777777" w:rsidR="00F83187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ermitteln die gesellschaftliche und politische Bedeutung demokratischer Beteiligung von Kindern und Jugendlichen in der Schule,</w:t>
            </w:r>
          </w:p>
          <w:p w14:paraId="01AE8C68" w14:textId="3CD2AEB5" w:rsidR="00F83187" w:rsidRPr="00A829BA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identifizieren unterschiedliche Standpunkte im eigenen Erfahrungsbereich</w:t>
            </w:r>
          </w:p>
          <w:p w14:paraId="67991998" w14:textId="77777777" w:rsidR="00F83187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mitteln unterschiedliche Positionen sowie deren etwaige Interessengebundenheit,</w:t>
            </w:r>
          </w:p>
          <w:p w14:paraId="204D299B" w14:textId="7C51D1A1" w:rsidR="00F83187" w:rsidRPr="00A829BA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erschließen an Fällen mit politischem Entscheidungscharakter die Grundstruktur eines Urteils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DAD05A" w14:textId="77777777" w:rsidR="00F83187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praktizieren in konkreten bzw. simulierten Konfliktsituationen Formen der Konfliktmediation und entscheiden sich im Fachzusammenhang begründet für oder gegen Handlungsalternativen,</w:t>
            </w:r>
          </w:p>
          <w:p w14:paraId="391A9C5B" w14:textId="0CECC1B7" w:rsidR="00F83187" w:rsidRPr="00A829BA" w:rsidRDefault="00F83187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vertreten eigene Positionen unter Anerkennung fremder Interessen im Rahmen demokratischer Regelungen.</w:t>
            </w:r>
          </w:p>
          <w:p w14:paraId="34E5305D" w14:textId="77777777" w:rsidR="00F83187" w:rsidRPr="00A829BA" w:rsidRDefault="00F83187" w:rsidP="00A829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838683" w14:textId="77777777" w:rsidR="00F83187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Gesprächsbereitschaft</w:t>
            </w:r>
          </w:p>
          <w:p w14:paraId="75B9779B" w14:textId="44A574ED" w:rsidR="00F83187" w:rsidRPr="005366B9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366B9">
              <w:rPr>
                <w:rFonts w:ascii="Arial" w:hAnsi="Arial" w:cs="Arial"/>
                <w:sz w:val="20"/>
                <w:szCs w:val="20"/>
              </w:rPr>
              <w:t>rgumentieren</w:t>
            </w:r>
          </w:p>
          <w:p w14:paraId="672E61A7" w14:textId="77777777" w:rsidR="00F83187" w:rsidRPr="005366B9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Möglichkeiten der Meinungsäußerung nutzen</w:t>
            </w:r>
          </w:p>
          <w:p w14:paraId="796536AE" w14:textId="6FCBC373" w:rsidR="00F83187" w:rsidRPr="005366B9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Kooperationsfähigkeit</w:t>
            </w:r>
          </w:p>
          <w:p w14:paraId="3AEFAA72" w14:textId="093E07CB" w:rsidR="00F83187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Absprachen treffen</w:t>
            </w:r>
          </w:p>
          <w:p w14:paraId="1F367E66" w14:textId="77777777" w:rsidR="00F83187" w:rsidRDefault="00F83187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Zusammenarbeit mit anderen</w:t>
            </w:r>
          </w:p>
          <w:p w14:paraId="15BF12F6" w14:textId="77777777" w:rsidR="008B5FF6" w:rsidRDefault="008B5FF6" w:rsidP="008B5F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4548FE" w14:textId="77777777" w:rsidR="008B5FF6" w:rsidRDefault="008B5FF6" w:rsidP="008B5F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D768DF" w14:textId="5E4716DF" w:rsidR="008B5FF6" w:rsidRPr="008B5FF6" w:rsidRDefault="008B5FF6" w:rsidP="008B5F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pct"/>
            <w:shd w:val="clear" w:color="auto" w:fill="FFFFFF"/>
          </w:tcPr>
          <w:p w14:paraId="582D436A" w14:textId="77777777" w:rsidR="00F83187" w:rsidRDefault="00F83187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414CB0" w14:textId="77777777" w:rsidR="00F83187" w:rsidRDefault="00F83187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Durchführung einer </w:t>
            </w:r>
            <w:r w:rsidRPr="007E19A0">
              <w:rPr>
                <w:rFonts w:ascii="Arial" w:hAnsi="Arial" w:cs="Arial"/>
                <w:b/>
                <w:bCs/>
                <w:sz w:val="20"/>
                <w:szCs w:val="20"/>
              </w:rPr>
              <w:t>„kleinen“ Zukunftswerkstatt</w:t>
            </w:r>
            <w:r>
              <w:rPr>
                <w:rFonts w:ascii="Arial" w:hAnsi="Arial" w:cs="Arial"/>
                <w:sz w:val="20"/>
                <w:szCs w:val="20"/>
              </w:rPr>
              <w:t>, exemplarisch zu möglichen Anschaffung eines Wasserspenders für die Schule.</w:t>
            </w:r>
          </w:p>
          <w:p w14:paraId="42A0F67B" w14:textId="77777777" w:rsidR="00F83187" w:rsidRDefault="00F83187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Bearbeitung nach folgender Struktur:</w:t>
            </w:r>
          </w:p>
          <w:p w14:paraId="6DF3707B" w14:textId="1A00BDF2" w:rsidR="00F83187" w:rsidRPr="000C7A45" w:rsidRDefault="00F83187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Bestandsaufnahme mit leitenden Fragestellungen</w:t>
            </w:r>
          </w:p>
          <w:p w14:paraId="7A2A4F6E" w14:textId="6FD2553C" w:rsidR="00F83187" w:rsidRPr="000C7A45" w:rsidRDefault="00F83187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Fantasiephase – „Was wäre, wenn…?“</w:t>
            </w:r>
          </w:p>
          <w:p w14:paraId="731CCDD6" w14:textId="4E18ED5C" w:rsidR="00F83187" w:rsidRDefault="00F83187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Realisierungs-Check mit strukturierenden Fragestellungen; Möglichkeit zur Unterstützung des Argumentierens durch die 5-Satz-Methode (Einleitungssatz – Erklärungssätze – Schlussfolgerung)</w:t>
            </w:r>
          </w:p>
          <w:p w14:paraId="2D56BE36" w14:textId="36BF18E6" w:rsidR="00F83187" w:rsidRDefault="00F83187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2B0379" w14:textId="79312394" w:rsidR="00F83187" w:rsidRPr="006C780D" w:rsidRDefault="00F83187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und Sammeln von Elementen für die Teamtafel.</w:t>
            </w:r>
          </w:p>
          <w:p w14:paraId="173C5D95" w14:textId="7754E5FF" w:rsidR="00F83187" w:rsidRDefault="00F83187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5B298529" w14:textId="77777777" w:rsidR="008B5FF6" w:rsidRDefault="008B5FF6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A06FDE" w14:textId="414E9293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M1.0</w:t>
            </w:r>
            <w:r w:rsidR="00A314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ins w:id="0" w:author="Susanne Eßer" w:date="2021-05-31T10:55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Advance </w:t>
              </w:r>
              <w:proofErr w:type="spellStart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>Oragnizer</w:t>
              </w:r>
              <w:proofErr w:type="spellEnd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für die gesamte Lernaufgabe</w:t>
              </w:r>
            </w:ins>
          </w:p>
          <w:p w14:paraId="4B522325" w14:textId="291B1038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49FCA7" w14:textId="1E077AD3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M3.0</w:t>
            </w:r>
            <w:ins w:id="1" w:author="Susanne Eßer" w:date="2021-05-31T10:55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Ablauf einer kleinen Zukunftswerkstatt</w:t>
              </w:r>
            </w:ins>
          </w:p>
          <w:p w14:paraId="0E324261" w14:textId="77777777" w:rsidR="008B5FF6" w:rsidRP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830384" w14:textId="1EDFF40E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  <w:ins w:id="2" w:author="Susanne Eßer" w:date="2021-05-31T10:55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Bestandsaufnahme</w:t>
              </w:r>
            </w:ins>
          </w:p>
          <w:p w14:paraId="7D195CAB" w14:textId="77777777" w:rsidR="008B5FF6" w:rsidRP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13DD6C" w14:textId="2DDC9962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ins w:id="3" w:author="Susanne Eßer" w:date="2021-05-31T10:56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Fantasiephase – Was </w:t>
              </w:r>
              <w:proofErr w:type="gramStart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>wäre</w:t>
              </w:r>
              <w:proofErr w:type="gramEnd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wenn</w:t>
              </w:r>
            </w:ins>
          </w:p>
          <w:p w14:paraId="5202C394" w14:textId="4F15D324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51E5C5" w14:textId="6D917CA2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M3.3</w:t>
            </w:r>
            <w:ins w:id="4" w:author="Susanne Eßer" w:date="2021-05-31T10:56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>Realisierungs</w:t>
              </w:r>
              <w:proofErr w:type="spellEnd"/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Check</w:t>
              </w:r>
            </w:ins>
          </w:p>
          <w:p w14:paraId="465E0470" w14:textId="77777777" w:rsidR="008B5FF6" w:rsidRP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2981F8" w14:textId="489F018D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ins w:id="5" w:author="Susanne Eßer" w:date="2021-05-31T10:56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5-Satz-Methode zur Erarbeitung und Auswahl von Elementen für eine </w:t>
              </w:r>
            </w:ins>
            <w:ins w:id="6" w:author="Susanne Eßer" w:date="2021-05-31T10:57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>Teamtafel</w:t>
              </w:r>
            </w:ins>
          </w:p>
          <w:p w14:paraId="00C15EB1" w14:textId="77777777" w:rsidR="008B5FF6" w:rsidRP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A0F27E" w14:textId="041B602A" w:rsidR="008B5FF6" w:rsidRDefault="008B5FF6" w:rsidP="00D048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ins w:id="7" w:author="Susanne Eßer" w:date="2021-05-31T10:57:00Z">
              <w:r w:rsidR="00A31461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Hilfekarten zum argumentativen Austausch</w:t>
              </w:r>
            </w:ins>
          </w:p>
          <w:p w14:paraId="3CDEF732" w14:textId="42A19369" w:rsidR="008B5FF6" w:rsidRPr="00BF059B" w:rsidRDefault="008B5FF6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FFFFFF"/>
          </w:tcPr>
          <w:p w14:paraId="00982411" w14:textId="77777777" w:rsidR="00F83187" w:rsidRPr="00DC5CBF" w:rsidRDefault="00F83187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5CBF">
              <w:rPr>
                <w:rFonts w:ascii="Arial" w:hAnsi="Arial" w:cs="Arial"/>
                <w:b/>
                <w:sz w:val="24"/>
                <w:szCs w:val="24"/>
              </w:rPr>
              <w:t>Modul 3:</w:t>
            </w:r>
            <w:r w:rsidRPr="00DC5CB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C5CBF">
              <w:rPr>
                <w:rFonts w:ascii="Arial" w:hAnsi="Arial" w:cs="Arial"/>
                <w:sz w:val="24"/>
                <w:szCs w:val="24"/>
              </w:rPr>
              <w:br/>
              <w:t>Wie können wir unsere Schule mit-</w:t>
            </w:r>
          </w:p>
          <w:p w14:paraId="50BE1E3E" w14:textId="5C9CA5F9" w:rsidR="00F83187" w:rsidRPr="00DC5CBF" w:rsidRDefault="00F83187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5CBF">
              <w:rPr>
                <w:rFonts w:ascii="Arial" w:hAnsi="Arial" w:cs="Arial"/>
                <w:sz w:val="24"/>
                <w:szCs w:val="24"/>
              </w:rPr>
              <w:t xml:space="preserve">gestalten? </w:t>
            </w:r>
          </w:p>
          <w:p w14:paraId="289B0BA3" w14:textId="77777777" w:rsidR="00F83187" w:rsidRPr="00DC5CBF" w:rsidRDefault="00F83187" w:rsidP="00550A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0056ADD" w14:textId="21FD307A" w:rsidR="009C0600" w:rsidRPr="00550A8A" w:rsidRDefault="009C0600" w:rsidP="00550A8A"/>
    <w:sectPr w:rsidR="009C0600" w:rsidRPr="00550A8A" w:rsidSect="00BF059B">
      <w:pgSz w:w="23814" w:h="16839" w:orient="landscape" w:code="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B3DFB" w14:textId="77777777" w:rsidR="00B2672B" w:rsidRDefault="00B2672B" w:rsidP="00570168">
      <w:pPr>
        <w:spacing w:after="0" w:line="240" w:lineRule="auto"/>
      </w:pPr>
      <w:r>
        <w:separator/>
      </w:r>
    </w:p>
  </w:endnote>
  <w:endnote w:type="continuationSeparator" w:id="0">
    <w:p w14:paraId="02C39EE5" w14:textId="77777777" w:rsidR="00B2672B" w:rsidRDefault="00B2672B" w:rsidP="0057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07B9" w14:textId="77777777" w:rsidR="00B2672B" w:rsidRDefault="00B2672B" w:rsidP="00570168">
      <w:pPr>
        <w:spacing w:after="0" w:line="240" w:lineRule="auto"/>
      </w:pPr>
      <w:r>
        <w:separator/>
      </w:r>
    </w:p>
  </w:footnote>
  <w:footnote w:type="continuationSeparator" w:id="0">
    <w:p w14:paraId="1FE0E67E" w14:textId="77777777" w:rsidR="00B2672B" w:rsidRDefault="00B2672B" w:rsidP="00570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FED"/>
    <w:multiLevelType w:val="hybridMultilevel"/>
    <w:tmpl w:val="7E18DBC6"/>
    <w:lvl w:ilvl="0" w:tplc="0C50CA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6A4"/>
    <w:multiLevelType w:val="hybridMultilevel"/>
    <w:tmpl w:val="D9B212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BA1"/>
    <w:multiLevelType w:val="hybridMultilevel"/>
    <w:tmpl w:val="A15837F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74475"/>
    <w:multiLevelType w:val="hybridMultilevel"/>
    <w:tmpl w:val="43A8EB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5E80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8743D6"/>
    <w:multiLevelType w:val="hybridMultilevel"/>
    <w:tmpl w:val="5342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36268"/>
    <w:multiLevelType w:val="hybridMultilevel"/>
    <w:tmpl w:val="2EC6BD7A"/>
    <w:lvl w:ilvl="0" w:tplc="EE7487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00B7"/>
    <w:multiLevelType w:val="hybridMultilevel"/>
    <w:tmpl w:val="459024E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81E55"/>
    <w:multiLevelType w:val="hybridMultilevel"/>
    <w:tmpl w:val="87B237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C1391"/>
    <w:multiLevelType w:val="hybridMultilevel"/>
    <w:tmpl w:val="2B1E87D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67E3B"/>
    <w:multiLevelType w:val="hybridMultilevel"/>
    <w:tmpl w:val="E56E6E5C"/>
    <w:lvl w:ilvl="0" w:tplc="4CF261B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677A9"/>
    <w:multiLevelType w:val="hybridMultilevel"/>
    <w:tmpl w:val="8FAC3892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13971"/>
    <w:multiLevelType w:val="hybridMultilevel"/>
    <w:tmpl w:val="AF3C231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E0ED9"/>
    <w:multiLevelType w:val="hybridMultilevel"/>
    <w:tmpl w:val="83DE63C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30908"/>
    <w:multiLevelType w:val="hybridMultilevel"/>
    <w:tmpl w:val="41189A8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B72AF"/>
    <w:multiLevelType w:val="hybridMultilevel"/>
    <w:tmpl w:val="0A304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14E33"/>
    <w:multiLevelType w:val="hybridMultilevel"/>
    <w:tmpl w:val="941A43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710AA"/>
    <w:multiLevelType w:val="hybridMultilevel"/>
    <w:tmpl w:val="0DAA73E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832F1E"/>
    <w:multiLevelType w:val="hybridMultilevel"/>
    <w:tmpl w:val="91E0C46A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11AFA"/>
    <w:multiLevelType w:val="hybridMultilevel"/>
    <w:tmpl w:val="6242153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C0541"/>
    <w:multiLevelType w:val="hybridMultilevel"/>
    <w:tmpl w:val="8C806E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520C9"/>
    <w:multiLevelType w:val="hybridMultilevel"/>
    <w:tmpl w:val="F5A41D14"/>
    <w:lvl w:ilvl="0" w:tplc="DDD0241C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9BBB59" w:themeColor="accent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F7D08"/>
    <w:multiLevelType w:val="hybridMultilevel"/>
    <w:tmpl w:val="86DC43CE"/>
    <w:lvl w:ilvl="0" w:tplc="F5AA38F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B8527F"/>
    <w:multiLevelType w:val="hybridMultilevel"/>
    <w:tmpl w:val="56BE0FE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445A5"/>
    <w:multiLevelType w:val="hybridMultilevel"/>
    <w:tmpl w:val="A6EE6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E74D2"/>
    <w:multiLevelType w:val="hybridMultilevel"/>
    <w:tmpl w:val="BA164D5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A44E8"/>
    <w:multiLevelType w:val="hybridMultilevel"/>
    <w:tmpl w:val="686099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2096F"/>
    <w:multiLevelType w:val="hybridMultilevel"/>
    <w:tmpl w:val="1214013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34743"/>
    <w:multiLevelType w:val="hybridMultilevel"/>
    <w:tmpl w:val="9BDE3D30"/>
    <w:lvl w:ilvl="0" w:tplc="2F9A73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875C9"/>
    <w:multiLevelType w:val="hybridMultilevel"/>
    <w:tmpl w:val="81ECD726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BE0F70"/>
    <w:multiLevelType w:val="multilevel"/>
    <w:tmpl w:val="E70E85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0D5803"/>
    <w:multiLevelType w:val="hybridMultilevel"/>
    <w:tmpl w:val="8B6876FA"/>
    <w:lvl w:ilvl="0" w:tplc="0407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2A2BF2"/>
    <w:multiLevelType w:val="hybridMultilevel"/>
    <w:tmpl w:val="55A29D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C67BAC"/>
    <w:multiLevelType w:val="hybridMultilevel"/>
    <w:tmpl w:val="09066D44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45572"/>
    <w:multiLevelType w:val="hybridMultilevel"/>
    <w:tmpl w:val="23E2E6CE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85DEF"/>
    <w:multiLevelType w:val="hybridMultilevel"/>
    <w:tmpl w:val="B330E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72C2D"/>
    <w:multiLevelType w:val="hybridMultilevel"/>
    <w:tmpl w:val="F92CD9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E5297"/>
    <w:multiLevelType w:val="hybridMultilevel"/>
    <w:tmpl w:val="40C0800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F6DD9"/>
    <w:multiLevelType w:val="hybridMultilevel"/>
    <w:tmpl w:val="F3A0FAAC"/>
    <w:lvl w:ilvl="0" w:tplc="245E80BC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8" w15:restartNumberingAfterBreak="0">
    <w:nsid w:val="7F6052F8"/>
    <w:multiLevelType w:val="hybridMultilevel"/>
    <w:tmpl w:val="557E5A4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0"/>
  </w:num>
  <w:num w:numId="5">
    <w:abstractNumId w:val="37"/>
  </w:num>
  <w:num w:numId="6">
    <w:abstractNumId w:val="12"/>
  </w:num>
  <w:num w:numId="7">
    <w:abstractNumId w:val="8"/>
  </w:num>
  <w:num w:numId="8">
    <w:abstractNumId w:val="22"/>
  </w:num>
  <w:num w:numId="9">
    <w:abstractNumId w:val="7"/>
  </w:num>
  <w:num w:numId="10">
    <w:abstractNumId w:val="35"/>
  </w:num>
  <w:num w:numId="11">
    <w:abstractNumId w:val="33"/>
  </w:num>
  <w:num w:numId="12">
    <w:abstractNumId w:val="38"/>
  </w:num>
  <w:num w:numId="13">
    <w:abstractNumId w:val="26"/>
  </w:num>
  <w:num w:numId="14">
    <w:abstractNumId w:val="30"/>
  </w:num>
  <w:num w:numId="15">
    <w:abstractNumId w:val="11"/>
  </w:num>
  <w:num w:numId="16">
    <w:abstractNumId w:val="9"/>
  </w:num>
  <w:num w:numId="17">
    <w:abstractNumId w:val="21"/>
  </w:num>
  <w:num w:numId="18">
    <w:abstractNumId w:val="29"/>
  </w:num>
  <w:num w:numId="19">
    <w:abstractNumId w:val="27"/>
  </w:num>
  <w:num w:numId="20">
    <w:abstractNumId w:val="20"/>
  </w:num>
  <w:num w:numId="21">
    <w:abstractNumId w:val="0"/>
  </w:num>
  <w:num w:numId="22">
    <w:abstractNumId w:val="5"/>
  </w:num>
  <w:num w:numId="23">
    <w:abstractNumId w:val="36"/>
  </w:num>
  <w:num w:numId="24">
    <w:abstractNumId w:val="17"/>
  </w:num>
  <w:num w:numId="25">
    <w:abstractNumId w:val="15"/>
  </w:num>
  <w:num w:numId="26">
    <w:abstractNumId w:val="14"/>
  </w:num>
  <w:num w:numId="27">
    <w:abstractNumId w:val="34"/>
  </w:num>
  <w:num w:numId="28">
    <w:abstractNumId w:val="23"/>
  </w:num>
  <w:num w:numId="29">
    <w:abstractNumId w:val="2"/>
  </w:num>
  <w:num w:numId="30">
    <w:abstractNumId w:val="4"/>
  </w:num>
  <w:num w:numId="31">
    <w:abstractNumId w:val="16"/>
  </w:num>
  <w:num w:numId="32">
    <w:abstractNumId w:val="24"/>
  </w:num>
  <w:num w:numId="33">
    <w:abstractNumId w:val="19"/>
  </w:num>
  <w:num w:numId="34">
    <w:abstractNumId w:val="13"/>
  </w:num>
  <w:num w:numId="35">
    <w:abstractNumId w:val="25"/>
  </w:num>
  <w:num w:numId="36">
    <w:abstractNumId w:val="31"/>
  </w:num>
  <w:num w:numId="37">
    <w:abstractNumId w:val="1"/>
  </w:num>
  <w:num w:numId="38">
    <w:abstractNumId w:val="6"/>
  </w:num>
  <w:num w:numId="3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sanne Eßer">
    <w15:presenceInfo w15:providerId="Windows Live" w15:userId="1ad698ef6125e0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168"/>
    <w:rsid w:val="00011DDC"/>
    <w:rsid w:val="00033841"/>
    <w:rsid w:val="00037A79"/>
    <w:rsid w:val="00043596"/>
    <w:rsid w:val="00047500"/>
    <w:rsid w:val="000C5DAC"/>
    <w:rsid w:val="000C7A45"/>
    <w:rsid w:val="000D128C"/>
    <w:rsid w:val="00105EE2"/>
    <w:rsid w:val="00123852"/>
    <w:rsid w:val="001259D6"/>
    <w:rsid w:val="001340AB"/>
    <w:rsid w:val="001357A8"/>
    <w:rsid w:val="00145E1C"/>
    <w:rsid w:val="0016453A"/>
    <w:rsid w:val="00171A86"/>
    <w:rsid w:val="0018172C"/>
    <w:rsid w:val="00193D5D"/>
    <w:rsid w:val="001A73E5"/>
    <w:rsid w:val="001C3A88"/>
    <w:rsid w:val="001D132E"/>
    <w:rsid w:val="001D4248"/>
    <w:rsid w:val="001D79CE"/>
    <w:rsid w:val="001E6500"/>
    <w:rsid w:val="001F4D7D"/>
    <w:rsid w:val="00210549"/>
    <w:rsid w:val="002110F6"/>
    <w:rsid w:val="00227D1A"/>
    <w:rsid w:val="00250398"/>
    <w:rsid w:val="00262DEC"/>
    <w:rsid w:val="00271C9E"/>
    <w:rsid w:val="00287034"/>
    <w:rsid w:val="002875CB"/>
    <w:rsid w:val="00292316"/>
    <w:rsid w:val="00296D64"/>
    <w:rsid w:val="002A73CE"/>
    <w:rsid w:val="002C340F"/>
    <w:rsid w:val="002E4D7E"/>
    <w:rsid w:val="002F36D6"/>
    <w:rsid w:val="00321D0F"/>
    <w:rsid w:val="0034411F"/>
    <w:rsid w:val="00361BBC"/>
    <w:rsid w:val="003675E9"/>
    <w:rsid w:val="0039312C"/>
    <w:rsid w:val="003A16F3"/>
    <w:rsid w:val="003B26C7"/>
    <w:rsid w:val="003B4009"/>
    <w:rsid w:val="003B434F"/>
    <w:rsid w:val="003C474B"/>
    <w:rsid w:val="003E12A1"/>
    <w:rsid w:val="003E5A19"/>
    <w:rsid w:val="003F4748"/>
    <w:rsid w:val="00412458"/>
    <w:rsid w:val="00416AB8"/>
    <w:rsid w:val="0042368B"/>
    <w:rsid w:val="00431964"/>
    <w:rsid w:val="004466A6"/>
    <w:rsid w:val="00451B3C"/>
    <w:rsid w:val="004560ED"/>
    <w:rsid w:val="00456121"/>
    <w:rsid w:val="00466120"/>
    <w:rsid w:val="0047081D"/>
    <w:rsid w:val="004734EE"/>
    <w:rsid w:val="00483036"/>
    <w:rsid w:val="004927DB"/>
    <w:rsid w:val="00495292"/>
    <w:rsid w:val="004D0B1B"/>
    <w:rsid w:val="004D51A2"/>
    <w:rsid w:val="004D635D"/>
    <w:rsid w:val="0050069D"/>
    <w:rsid w:val="0053322E"/>
    <w:rsid w:val="005366B9"/>
    <w:rsid w:val="005469C0"/>
    <w:rsid w:val="00550A8A"/>
    <w:rsid w:val="00551F14"/>
    <w:rsid w:val="00570168"/>
    <w:rsid w:val="00575B8D"/>
    <w:rsid w:val="00583B3D"/>
    <w:rsid w:val="0059449B"/>
    <w:rsid w:val="005C04C5"/>
    <w:rsid w:val="005F0BAB"/>
    <w:rsid w:val="005F62BE"/>
    <w:rsid w:val="00616837"/>
    <w:rsid w:val="00642C8B"/>
    <w:rsid w:val="0064491B"/>
    <w:rsid w:val="00644AE1"/>
    <w:rsid w:val="00653DEB"/>
    <w:rsid w:val="0068689D"/>
    <w:rsid w:val="0069225B"/>
    <w:rsid w:val="006B5E08"/>
    <w:rsid w:val="006C688F"/>
    <w:rsid w:val="006C780D"/>
    <w:rsid w:val="006D0727"/>
    <w:rsid w:val="006E618B"/>
    <w:rsid w:val="006E7E7E"/>
    <w:rsid w:val="00707C8C"/>
    <w:rsid w:val="007171D7"/>
    <w:rsid w:val="007214F0"/>
    <w:rsid w:val="00724354"/>
    <w:rsid w:val="00726F5D"/>
    <w:rsid w:val="00735C14"/>
    <w:rsid w:val="007446C0"/>
    <w:rsid w:val="0075735F"/>
    <w:rsid w:val="0077540C"/>
    <w:rsid w:val="007814D6"/>
    <w:rsid w:val="007843BD"/>
    <w:rsid w:val="00787B8B"/>
    <w:rsid w:val="007A5CE2"/>
    <w:rsid w:val="007B411F"/>
    <w:rsid w:val="007C121B"/>
    <w:rsid w:val="007D5C2C"/>
    <w:rsid w:val="007E0F72"/>
    <w:rsid w:val="007E19A0"/>
    <w:rsid w:val="007E2859"/>
    <w:rsid w:val="007E45F4"/>
    <w:rsid w:val="007E5F58"/>
    <w:rsid w:val="00820EFB"/>
    <w:rsid w:val="00836990"/>
    <w:rsid w:val="00845BAA"/>
    <w:rsid w:val="00850B83"/>
    <w:rsid w:val="00860D8B"/>
    <w:rsid w:val="008845D2"/>
    <w:rsid w:val="00885E20"/>
    <w:rsid w:val="008B027D"/>
    <w:rsid w:val="008B5FF6"/>
    <w:rsid w:val="008C4E11"/>
    <w:rsid w:val="008C4ED8"/>
    <w:rsid w:val="008D4590"/>
    <w:rsid w:val="008E76CA"/>
    <w:rsid w:val="009036E4"/>
    <w:rsid w:val="009100DB"/>
    <w:rsid w:val="00916619"/>
    <w:rsid w:val="00923E3B"/>
    <w:rsid w:val="00931299"/>
    <w:rsid w:val="009417E7"/>
    <w:rsid w:val="00964719"/>
    <w:rsid w:val="009673A8"/>
    <w:rsid w:val="009B6E0D"/>
    <w:rsid w:val="009C0600"/>
    <w:rsid w:val="009C2D0B"/>
    <w:rsid w:val="009C539A"/>
    <w:rsid w:val="009D7EA0"/>
    <w:rsid w:val="009E04FD"/>
    <w:rsid w:val="009E6A23"/>
    <w:rsid w:val="009E7E80"/>
    <w:rsid w:val="00A01E98"/>
    <w:rsid w:val="00A04B3A"/>
    <w:rsid w:val="00A31461"/>
    <w:rsid w:val="00A4048C"/>
    <w:rsid w:val="00A408BD"/>
    <w:rsid w:val="00A418F9"/>
    <w:rsid w:val="00A41A36"/>
    <w:rsid w:val="00A829BA"/>
    <w:rsid w:val="00A840A2"/>
    <w:rsid w:val="00AB2499"/>
    <w:rsid w:val="00AB333D"/>
    <w:rsid w:val="00AC1076"/>
    <w:rsid w:val="00AF190E"/>
    <w:rsid w:val="00AF6A6A"/>
    <w:rsid w:val="00B0276E"/>
    <w:rsid w:val="00B22D19"/>
    <w:rsid w:val="00B2672B"/>
    <w:rsid w:val="00B31524"/>
    <w:rsid w:val="00B40550"/>
    <w:rsid w:val="00B63182"/>
    <w:rsid w:val="00B824D5"/>
    <w:rsid w:val="00B82785"/>
    <w:rsid w:val="00B90BC4"/>
    <w:rsid w:val="00B92FF2"/>
    <w:rsid w:val="00BB2D42"/>
    <w:rsid w:val="00BE3D62"/>
    <w:rsid w:val="00BF059B"/>
    <w:rsid w:val="00BF09D8"/>
    <w:rsid w:val="00BF1776"/>
    <w:rsid w:val="00BF4F21"/>
    <w:rsid w:val="00C27512"/>
    <w:rsid w:val="00C36B50"/>
    <w:rsid w:val="00C42554"/>
    <w:rsid w:val="00C86BBC"/>
    <w:rsid w:val="00C86CB6"/>
    <w:rsid w:val="00CA4BD6"/>
    <w:rsid w:val="00CC5425"/>
    <w:rsid w:val="00CD6E40"/>
    <w:rsid w:val="00CF4622"/>
    <w:rsid w:val="00CF7BCC"/>
    <w:rsid w:val="00D04815"/>
    <w:rsid w:val="00D06E87"/>
    <w:rsid w:val="00D254D2"/>
    <w:rsid w:val="00D31BC2"/>
    <w:rsid w:val="00D31F93"/>
    <w:rsid w:val="00D50D68"/>
    <w:rsid w:val="00D556F6"/>
    <w:rsid w:val="00D72E24"/>
    <w:rsid w:val="00D8497C"/>
    <w:rsid w:val="00DA4F6C"/>
    <w:rsid w:val="00DC5340"/>
    <w:rsid w:val="00DC5CBF"/>
    <w:rsid w:val="00DC6B8F"/>
    <w:rsid w:val="00DC7762"/>
    <w:rsid w:val="00DF51F1"/>
    <w:rsid w:val="00E0756D"/>
    <w:rsid w:val="00E202CE"/>
    <w:rsid w:val="00E52B10"/>
    <w:rsid w:val="00E5641D"/>
    <w:rsid w:val="00E66C19"/>
    <w:rsid w:val="00E8003A"/>
    <w:rsid w:val="00E808A0"/>
    <w:rsid w:val="00E87C00"/>
    <w:rsid w:val="00E921D1"/>
    <w:rsid w:val="00EB26FE"/>
    <w:rsid w:val="00EC2E6E"/>
    <w:rsid w:val="00EE2DE5"/>
    <w:rsid w:val="00F02B69"/>
    <w:rsid w:val="00F12761"/>
    <w:rsid w:val="00F14A97"/>
    <w:rsid w:val="00F41BC9"/>
    <w:rsid w:val="00F43408"/>
    <w:rsid w:val="00F50758"/>
    <w:rsid w:val="00F70566"/>
    <w:rsid w:val="00F83187"/>
    <w:rsid w:val="00F92F52"/>
    <w:rsid w:val="00F97BA5"/>
    <w:rsid w:val="00FA3F25"/>
    <w:rsid w:val="00FB43AE"/>
    <w:rsid w:val="00FD28B6"/>
    <w:rsid w:val="00FD6524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01B34"/>
  <w15:docId w15:val="{0A7F8622-4F48-4EA6-AFC9-DF932087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168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570168"/>
    <w:pPr>
      <w:ind w:left="720"/>
      <w:contextualSpacing/>
    </w:pPr>
  </w:style>
  <w:style w:type="paragraph" w:styleId="Funotentext">
    <w:name w:val="footnote text"/>
    <w:basedOn w:val="Standard"/>
    <w:link w:val="FunotentextZchn"/>
    <w:unhideWhenUsed/>
    <w:qFormat/>
    <w:rsid w:val="0057016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unotentextZchn">
    <w:name w:val="Fußnotentext Zchn"/>
    <w:link w:val="Funotentext"/>
    <w:rsid w:val="00570168"/>
    <w:rPr>
      <w:rFonts w:ascii="Arial" w:eastAsia="Calibri" w:hAnsi="Arial" w:cs="Times New Roman"/>
      <w:sz w:val="16"/>
      <w:szCs w:val="20"/>
    </w:rPr>
  </w:style>
  <w:style w:type="character" w:styleId="Funotenzeichen">
    <w:name w:val="footnote reference"/>
    <w:uiPriority w:val="99"/>
    <w:unhideWhenUsed/>
    <w:qFormat/>
    <w:rsid w:val="00570168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A418F9"/>
    <w:pPr>
      <w:spacing w:line="240" w:lineRule="auto"/>
    </w:pPr>
    <w:rPr>
      <w:b/>
      <w:bCs/>
      <w:color w:val="4F81BD"/>
      <w:sz w:val="18"/>
      <w:szCs w:val="18"/>
    </w:rPr>
  </w:style>
  <w:style w:type="paragraph" w:styleId="Listenabsatz">
    <w:name w:val="List Paragraph"/>
    <w:basedOn w:val="Standard"/>
    <w:link w:val="ListenabsatzZchn"/>
    <w:uiPriority w:val="34"/>
    <w:qFormat/>
    <w:rsid w:val="002110F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39A"/>
    <w:rPr>
      <w:rFonts w:ascii="Tahoma" w:hAnsi="Tahoma" w:cs="Tahoma"/>
      <w:sz w:val="16"/>
      <w:szCs w:val="16"/>
      <w:lang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C3A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5CAD-3167-44F4-9C9F-2E0C2581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Eßer, Susanne</dc:creator>
  <cp:lastModifiedBy>Susanne Eßer</cp:lastModifiedBy>
  <cp:revision>2</cp:revision>
  <cp:lastPrinted>2018-10-09T06:50:00Z</cp:lastPrinted>
  <dcterms:created xsi:type="dcterms:W3CDTF">2021-05-31T08:57:00Z</dcterms:created>
  <dcterms:modified xsi:type="dcterms:W3CDTF">2021-05-31T08:57:00Z</dcterms:modified>
</cp:coreProperties>
</file>